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6BCA7" w14:textId="77777777" w:rsidR="001F02D1" w:rsidRDefault="001F02D1" w:rsidP="00620E0E">
      <w:pPr>
        <w:pStyle w:val="BodyText3"/>
        <w:rPr>
          <w:rFonts w:ascii="Arial" w:hAnsi="Arial" w:cs="Arial"/>
          <w:b/>
        </w:rPr>
      </w:pPr>
      <w:bookmarkStart w:id="0" w:name="_GoBack"/>
      <w:bookmarkEnd w:id="0"/>
    </w:p>
    <w:p w14:paraId="36B00180" w14:textId="77777777" w:rsidR="001F02D1" w:rsidRDefault="001F02D1" w:rsidP="00620E0E">
      <w:pPr>
        <w:pStyle w:val="BodyText3"/>
        <w:rPr>
          <w:rFonts w:ascii="Arial" w:hAnsi="Arial" w:cs="Arial"/>
          <w:b/>
        </w:rPr>
      </w:pPr>
    </w:p>
    <w:p w14:paraId="19365322" w14:textId="77777777" w:rsidR="006A199F" w:rsidRPr="00670B11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</w:rPr>
      </w:pPr>
      <w:r w:rsidRPr="00670B11">
        <w:rPr>
          <w:b/>
          <w:sz w:val="60"/>
          <w:szCs w:val="60"/>
        </w:rPr>
        <w:t>CONTEMPORAR</w:t>
      </w:r>
      <w:r w:rsidR="0065332B" w:rsidRPr="00670B11">
        <w:rPr>
          <w:b/>
          <w:sz w:val="60"/>
          <w:szCs w:val="60"/>
        </w:rPr>
        <w:t>Y</w:t>
      </w:r>
      <w:r w:rsidRPr="00670B11">
        <w:rPr>
          <w:b/>
          <w:sz w:val="60"/>
          <w:szCs w:val="60"/>
        </w:rPr>
        <w:t xml:space="preserve"> ISSUES</w:t>
      </w:r>
    </w:p>
    <w:p w14:paraId="54200BB4" w14:textId="77777777" w:rsidR="006A199F" w:rsidRPr="00670B11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670B11">
        <w:rPr>
          <w:b/>
          <w:sz w:val="52"/>
          <w:szCs w:val="52"/>
        </w:rPr>
        <w:t>(530)</w:t>
      </w:r>
    </w:p>
    <w:p w14:paraId="6C6DD5C0" w14:textId="77777777" w:rsidR="006A199F" w:rsidRPr="00670B11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14:paraId="4CAE0D07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C369D22" w14:textId="77777777" w:rsidR="001776DB" w:rsidRDefault="001776DB" w:rsidP="001776DB">
      <w:pPr>
        <w:pStyle w:val="Heading1"/>
        <w:ind w:firstLine="0"/>
        <w:rPr>
          <w:sz w:val="56"/>
        </w:rPr>
      </w:pPr>
      <w:r>
        <w:rPr>
          <w:sz w:val="56"/>
        </w:rPr>
        <w:t>—Post-</w:t>
      </w:r>
      <w:r w:rsidR="00844536">
        <w:rPr>
          <w:sz w:val="56"/>
        </w:rPr>
        <w:t>s</w:t>
      </w:r>
      <w:r>
        <w:rPr>
          <w:sz w:val="56"/>
        </w:rPr>
        <w:t xml:space="preserve">econdary— </w:t>
      </w:r>
    </w:p>
    <w:p w14:paraId="66370827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6840A219" w14:textId="77777777" w:rsidR="007142C4" w:rsidRDefault="007142C4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1297826F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59739EA2" w14:textId="2B96D464" w:rsidR="006A199F" w:rsidRPr="004E5AB4" w:rsidRDefault="00686A87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REGIONAL</w:t>
      </w:r>
      <w:r w:rsidR="00504749">
        <w:rPr>
          <w:sz w:val="52"/>
        </w:rPr>
        <w:t xml:space="preserve"> – 201</w:t>
      </w:r>
      <w:r>
        <w:rPr>
          <w:sz w:val="52"/>
        </w:rPr>
        <w:t>9</w:t>
      </w:r>
    </w:p>
    <w:p w14:paraId="4399A38A" w14:textId="77777777" w:rsidR="006A199F" w:rsidRDefault="006A199F" w:rsidP="006A199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7823B42E" w14:textId="77777777" w:rsidR="006A199F" w:rsidRPr="00C61D63" w:rsidRDefault="00C61D63" w:rsidP="00C61D63">
      <w:pPr>
        <w:jc w:val="center"/>
        <w:rPr>
          <w:b/>
          <w:i/>
          <w:sz w:val="52"/>
          <w:szCs w:val="52"/>
        </w:rPr>
      </w:pPr>
      <w:r w:rsidRPr="00C61D63">
        <w:rPr>
          <w:sz w:val="52"/>
          <w:szCs w:val="52"/>
        </w:rPr>
        <w:t>PRELIMINARY</w:t>
      </w:r>
    </w:p>
    <w:p w14:paraId="0CC43AC1" w14:textId="77777777" w:rsidR="00CF2291" w:rsidRDefault="00CF2291" w:rsidP="00CF2291">
      <w:pPr>
        <w:rPr>
          <w:b/>
          <w:i/>
          <w:sz w:val="24"/>
          <w:szCs w:val="22"/>
        </w:rPr>
      </w:pPr>
    </w:p>
    <w:p w14:paraId="5F0EC345" w14:textId="77777777" w:rsidR="00CF2291" w:rsidRDefault="00CF2291" w:rsidP="00CF2291">
      <w:pPr>
        <w:rPr>
          <w:sz w:val="18"/>
        </w:rPr>
      </w:pPr>
    </w:p>
    <w:p w14:paraId="54662101" w14:textId="77777777" w:rsidR="00CF2291" w:rsidRDefault="00CF2291" w:rsidP="00CF229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D0D15A0" w14:textId="77777777" w:rsidR="00CF2291" w:rsidRDefault="00CF2291" w:rsidP="00CF2291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41911F4" wp14:editId="60D29B60">
                <wp:simplePos x="0" y="0"/>
                <wp:positionH relativeFrom="column">
                  <wp:posOffset>-76199</wp:posOffset>
                </wp:positionH>
                <wp:positionV relativeFrom="paragraph">
                  <wp:posOffset>34290</wp:posOffset>
                </wp:positionV>
                <wp:extent cx="6229350" cy="894080"/>
                <wp:effectExtent l="0" t="0" r="19050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2808D" w14:textId="77777777" w:rsidR="00CF2291" w:rsidRDefault="00CF2291" w:rsidP="00CF229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41911F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7pt;width:490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" fillcolor="#d8d8d8">
                <v:textbox>
                  <w:txbxContent>
                    <w:p w14:paraId="0572808D" w14:textId="77777777" w:rsidR="00CF2291" w:rsidRDefault="00CF2291" w:rsidP="00CF2291"/>
                  </w:txbxContent>
                </v:textbox>
              </v:shape>
            </w:pict>
          </mc:Fallback>
        </mc:AlternateContent>
      </w:r>
    </w:p>
    <w:p w14:paraId="2A039B67" w14:textId="77777777" w:rsidR="00CF2291" w:rsidRDefault="00504749" w:rsidP="00CF2291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CF2291">
        <w:rPr>
          <w:b/>
          <w:sz w:val="40"/>
        </w:rPr>
        <w:t>: Please double check and verify all scores and answer keys!</w:t>
      </w:r>
    </w:p>
    <w:p w14:paraId="676D970E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7248EFB7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73213471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5BE5C1B8" w14:textId="77777777" w:rsidR="00CF2291" w:rsidRDefault="00CF2291" w:rsidP="00CF2291">
      <w:pPr>
        <w:pStyle w:val="Header"/>
        <w:tabs>
          <w:tab w:val="left" w:pos="-1440"/>
        </w:tabs>
        <w:jc w:val="center"/>
        <w:rPr>
          <w:sz w:val="22"/>
        </w:rPr>
      </w:pPr>
    </w:p>
    <w:p w14:paraId="184594A0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40637D5D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43CD3E50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33DC61A0" w14:textId="77777777" w:rsidR="00CF2291" w:rsidRDefault="00CF2291" w:rsidP="00CF22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2899F372" w14:textId="77777777" w:rsidR="00CF2291" w:rsidRDefault="00CF2291" w:rsidP="00CF2291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51D185C" w14:textId="77777777" w:rsidR="000463DF" w:rsidRDefault="000463DF" w:rsidP="001D0260">
      <w:pPr>
        <w:rPr>
          <w:b/>
          <w:sz w:val="24"/>
          <w:szCs w:val="24"/>
        </w:rPr>
      </w:pPr>
    </w:p>
    <w:p w14:paraId="383C40E3" w14:textId="77777777" w:rsidR="001D0260" w:rsidRPr="000F3085" w:rsidRDefault="001D0260" w:rsidP="009B708A">
      <w:pPr>
        <w:spacing w:before="0" w:after="0"/>
        <w:rPr>
          <w:b/>
          <w:sz w:val="28"/>
          <w:szCs w:val="28"/>
        </w:rPr>
      </w:pPr>
      <w:r w:rsidRPr="000F3085">
        <w:rPr>
          <w:b/>
          <w:sz w:val="28"/>
          <w:szCs w:val="28"/>
        </w:rPr>
        <w:t>Description</w:t>
      </w:r>
    </w:p>
    <w:p w14:paraId="7A921888" w14:textId="77777777" w:rsidR="00283B18" w:rsidRPr="006A199F" w:rsidRDefault="001D0260" w:rsidP="009B708A">
      <w:pPr>
        <w:spacing w:before="0" w:after="0"/>
        <w:rPr>
          <w:sz w:val="24"/>
          <w:szCs w:val="24"/>
        </w:rPr>
      </w:pPr>
      <w:r w:rsidRPr="006A199F">
        <w:rPr>
          <w:sz w:val="24"/>
          <w:szCs w:val="24"/>
        </w:rPr>
        <w:t>Demonstrate communication skills in arranging, organizing, and effectively presenting information orally without prior knowledge of the topic.</w:t>
      </w:r>
    </w:p>
    <w:p w14:paraId="51C411F7" w14:textId="77777777" w:rsidR="006A199F" w:rsidRPr="006A199F" w:rsidRDefault="006A199F" w:rsidP="009B708A">
      <w:pPr>
        <w:spacing w:before="0" w:after="0"/>
        <w:rPr>
          <w:b/>
          <w:sz w:val="24"/>
          <w:szCs w:val="24"/>
        </w:rPr>
      </w:pPr>
    </w:p>
    <w:p w14:paraId="69F2149C" w14:textId="77777777" w:rsidR="001D0260" w:rsidRPr="006A199F" w:rsidRDefault="001D0260" w:rsidP="009B708A">
      <w:pPr>
        <w:spacing w:before="0" w:after="0"/>
        <w:rPr>
          <w:sz w:val="24"/>
          <w:szCs w:val="24"/>
        </w:rPr>
      </w:pPr>
      <w:r w:rsidRPr="006A199F">
        <w:rPr>
          <w:sz w:val="24"/>
          <w:szCs w:val="24"/>
        </w:rPr>
        <w:t xml:space="preserve">No materials or previously prepared notes will be allowed into the preparation or presentation room with the contestant. </w:t>
      </w:r>
    </w:p>
    <w:p w14:paraId="070D8363" w14:textId="77777777" w:rsidR="006C3C95" w:rsidRPr="006A199F" w:rsidRDefault="006C3C95" w:rsidP="002E6F62">
      <w:pPr>
        <w:tabs>
          <w:tab w:val="left" w:pos="-360"/>
          <w:tab w:val="left" w:pos="0"/>
        </w:tabs>
        <w:ind w:right="450"/>
        <w:rPr>
          <w:b/>
          <w:smallCaps/>
          <w:sz w:val="24"/>
          <w:szCs w:val="24"/>
          <w:u w:val="single"/>
        </w:rPr>
      </w:pPr>
    </w:p>
    <w:p w14:paraId="2C7610DB" w14:textId="77777777" w:rsidR="002E6F62" w:rsidRPr="006A199F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6A199F">
        <w:rPr>
          <w:b/>
          <w:smallCaps/>
          <w:sz w:val="28"/>
          <w:szCs w:val="28"/>
          <w:u w:val="single"/>
        </w:rPr>
        <w:t>judging</w:t>
      </w:r>
      <w:r w:rsidR="002E6F62" w:rsidRPr="006A199F">
        <w:rPr>
          <w:b/>
          <w:smallCaps/>
          <w:sz w:val="28"/>
          <w:szCs w:val="28"/>
          <w:u w:val="single"/>
        </w:rPr>
        <w:t xml:space="preserve"> procedure</w:t>
      </w:r>
    </w:p>
    <w:p w14:paraId="48717B9F" w14:textId="77777777" w:rsidR="001D0260" w:rsidRPr="006A199F" w:rsidRDefault="001D0260" w:rsidP="001776DB">
      <w:pPr>
        <w:pStyle w:val="ListParagraph"/>
        <w:numPr>
          <w:ilvl w:val="0"/>
          <w:numId w:val="23"/>
        </w:numPr>
        <w:tabs>
          <w:tab w:val="left" w:pos="360"/>
        </w:tabs>
        <w:ind w:left="360"/>
      </w:pPr>
      <w:r w:rsidRPr="006A199F">
        <w:t>The contestant will draw two (2) different business topics and will select either one.  The topics may deal with Business Professionals of America, office situations, the business world, etc.</w:t>
      </w:r>
    </w:p>
    <w:p w14:paraId="44A06957" w14:textId="77777777" w:rsidR="00F54749" w:rsidRPr="00F54749" w:rsidRDefault="001D0260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6A199F">
        <w:rPr>
          <w:sz w:val="24"/>
          <w:szCs w:val="24"/>
        </w:rPr>
        <w:t xml:space="preserve">The contestant will be provided ten (10) minutes to develop the topic.  </w:t>
      </w:r>
    </w:p>
    <w:p w14:paraId="58F5FBA1" w14:textId="77777777" w:rsidR="00504749" w:rsidRPr="00504749" w:rsidRDefault="001D0260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6A199F">
        <w:rPr>
          <w:sz w:val="24"/>
          <w:szCs w:val="24"/>
        </w:rPr>
        <w:t>Notes will be made on the note card</w:t>
      </w:r>
      <w:r w:rsidR="00D671BD">
        <w:rPr>
          <w:sz w:val="24"/>
          <w:szCs w:val="24"/>
        </w:rPr>
        <w:t>s</w:t>
      </w:r>
      <w:r w:rsidRPr="006A199F">
        <w:rPr>
          <w:sz w:val="24"/>
          <w:szCs w:val="24"/>
        </w:rPr>
        <w:t xml:space="preserve"> provided by the event proctor.  </w:t>
      </w:r>
    </w:p>
    <w:p w14:paraId="6FC34533" w14:textId="77777777" w:rsidR="001D0260" w:rsidRPr="00793128" w:rsidRDefault="001D0260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6A199F">
        <w:rPr>
          <w:sz w:val="24"/>
          <w:szCs w:val="24"/>
        </w:rPr>
        <w:t>No advisor contact will be allowed between the time of receiving the topic and the delivery</w:t>
      </w:r>
      <w:r w:rsidR="0024360B" w:rsidRPr="006A199F">
        <w:rPr>
          <w:sz w:val="24"/>
          <w:szCs w:val="24"/>
        </w:rPr>
        <w:t>.</w:t>
      </w:r>
    </w:p>
    <w:p w14:paraId="31429D14" w14:textId="77777777" w:rsidR="00793128" w:rsidRPr="00793128" w:rsidRDefault="00793128" w:rsidP="00793128">
      <w:pPr>
        <w:pStyle w:val="ListParagraph"/>
        <w:numPr>
          <w:ilvl w:val="0"/>
          <w:numId w:val="23"/>
        </w:numPr>
        <w:autoSpaceDE w:val="0"/>
        <w:autoSpaceDN w:val="0"/>
        <w:adjustRightInd w:val="0"/>
        <w:ind w:left="360"/>
      </w:pPr>
      <w:r w:rsidRPr="00E81C88">
        <w:t xml:space="preserve">Cell phones may </w:t>
      </w:r>
      <w:r w:rsidRPr="00504749">
        <w:rPr>
          <w:i/>
        </w:rPr>
        <w:t>not</w:t>
      </w:r>
      <w:r w:rsidRPr="00E81C88">
        <w:t xml:space="preserve"> b</w:t>
      </w:r>
      <w:r>
        <w:t>e used in the preparation room.</w:t>
      </w:r>
    </w:p>
    <w:p w14:paraId="6390E34D" w14:textId="77777777" w:rsidR="002E6F62" w:rsidRPr="00D671BD" w:rsidRDefault="00975B86" w:rsidP="00D671BD">
      <w:pPr>
        <w:numPr>
          <w:ilvl w:val="0"/>
          <w:numId w:val="25"/>
        </w:numPr>
        <w:tabs>
          <w:tab w:val="left" w:pos="360"/>
        </w:tabs>
        <w:suppressAutoHyphens w:val="0"/>
        <w:spacing w:before="0" w:after="0"/>
        <w:ind w:left="360"/>
        <w:contextualSpacing/>
        <w:jc w:val="left"/>
        <w:rPr>
          <w:sz w:val="24"/>
          <w:szCs w:val="24"/>
        </w:rPr>
      </w:pPr>
      <w:r w:rsidRPr="006A199F">
        <w:rPr>
          <w:sz w:val="24"/>
          <w:szCs w:val="24"/>
        </w:rPr>
        <w:t>C</w:t>
      </w:r>
      <w:r w:rsidR="001D0260" w:rsidRPr="006A199F">
        <w:rPr>
          <w:sz w:val="24"/>
          <w:szCs w:val="24"/>
        </w:rPr>
        <w:t>ontestant</w:t>
      </w:r>
      <w:r w:rsidR="001776DB">
        <w:rPr>
          <w:sz w:val="24"/>
          <w:szCs w:val="24"/>
        </w:rPr>
        <w:t>s</w:t>
      </w:r>
      <w:r w:rsidR="001D0260" w:rsidRPr="006A199F">
        <w:rPr>
          <w:sz w:val="24"/>
          <w:szCs w:val="24"/>
        </w:rPr>
        <w:t xml:space="preserve"> will be introduced by </w:t>
      </w:r>
      <w:r w:rsidR="00283B18" w:rsidRPr="006A199F">
        <w:rPr>
          <w:sz w:val="24"/>
          <w:szCs w:val="24"/>
        </w:rPr>
        <w:t>contestant</w:t>
      </w:r>
      <w:r w:rsidR="001D0260" w:rsidRPr="006A199F">
        <w:rPr>
          <w:sz w:val="24"/>
          <w:szCs w:val="24"/>
        </w:rPr>
        <w:t xml:space="preserve"> </w:t>
      </w:r>
      <w:r w:rsidRPr="006A199F">
        <w:rPr>
          <w:sz w:val="24"/>
          <w:szCs w:val="24"/>
        </w:rPr>
        <w:t>number.</w:t>
      </w:r>
      <w:r w:rsidR="00D671BD" w:rsidRPr="00D671BD">
        <w:rPr>
          <w:b/>
          <w:sz w:val="23"/>
          <w:szCs w:val="23"/>
        </w:rPr>
        <w:t xml:space="preserve"> </w:t>
      </w:r>
      <w:r w:rsidR="00D671BD" w:rsidRPr="00D671BD">
        <w:rPr>
          <w:b/>
          <w:sz w:val="24"/>
          <w:szCs w:val="24"/>
        </w:rPr>
        <w:t>Contestants may continue to wear their name badges.</w:t>
      </w:r>
    </w:p>
    <w:p w14:paraId="486CF569" w14:textId="77777777" w:rsidR="00157535" w:rsidRPr="006A199F" w:rsidRDefault="00157535" w:rsidP="001776DB">
      <w:pPr>
        <w:pStyle w:val="ListParagraph"/>
        <w:numPr>
          <w:ilvl w:val="0"/>
          <w:numId w:val="23"/>
        </w:numPr>
        <w:ind w:left="360"/>
      </w:pPr>
      <w:r w:rsidRPr="006A199F">
        <w:t>Contestant</w:t>
      </w:r>
      <w:r w:rsidR="001776DB">
        <w:t>s</w:t>
      </w:r>
      <w:r w:rsidRPr="006A199F">
        <w:t xml:space="preserve"> will present before a panel of judges and timekeeper.</w:t>
      </w:r>
    </w:p>
    <w:p w14:paraId="170FA154" w14:textId="77777777" w:rsidR="00157535" w:rsidRPr="006A199F" w:rsidRDefault="00157535" w:rsidP="001776DB">
      <w:pPr>
        <w:pStyle w:val="ListParagraph"/>
        <w:numPr>
          <w:ilvl w:val="0"/>
          <w:numId w:val="23"/>
        </w:numPr>
        <w:ind w:left="360"/>
      </w:pPr>
      <w:r w:rsidRPr="006A199F">
        <w:t xml:space="preserve">The length of the </w:t>
      </w:r>
      <w:r w:rsidR="001D0260" w:rsidRPr="006A199F">
        <w:t xml:space="preserve">speech </w:t>
      </w:r>
      <w:r w:rsidRPr="006A199F">
        <w:t xml:space="preserve">will be no </w:t>
      </w:r>
      <w:r w:rsidR="001D0260" w:rsidRPr="006A199F">
        <w:t>less</w:t>
      </w:r>
      <w:r w:rsidRPr="006A199F">
        <w:t xml:space="preserve"> </w:t>
      </w:r>
      <w:r w:rsidR="00446C0B">
        <w:t>three</w:t>
      </w:r>
      <w:r w:rsidRPr="006A199F">
        <w:t xml:space="preserve"> (</w:t>
      </w:r>
      <w:r w:rsidR="00446C0B">
        <w:t>3</w:t>
      </w:r>
      <w:r w:rsidRPr="006A199F">
        <w:t xml:space="preserve">) minutes and </w:t>
      </w:r>
      <w:r w:rsidR="001D0260" w:rsidRPr="006A199F">
        <w:t xml:space="preserve">no more than </w:t>
      </w:r>
      <w:r w:rsidR="008C57BC">
        <w:t>f</w:t>
      </w:r>
      <w:r w:rsidR="00446C0B">
        <w:t>ive</w:t>
      </w:r>
      <w:r w:rsidR="001D0260" w:rsidRPr="006A199F">
        <w:t xml:space="preserve"> </w:t>
      </w:r>
      <w:r w:rsidR="008C57BC">
        <w:t>(</w:t>
      </w:r>
      <w:r w:rsidR="00446C0B">
        <w:t>5</w:t>
      </w:r>
      <w:r w:rsidR="001D0260" w:rsidRPr="006A199F">
        <w:t>) minutes</w:t>
      </w:r>
      <w:r w:rsidRPr="006A199F">
        <w:t xml:space="preserve">.  </w:t>
      </w:r>
    </w:p>
    <w:p w14:paraId="4DACC15F" w14:textId="77777777" w:rsidR="001D0260" w:rsidRPr="006A199F" w:rsidRDefault="001D0260" w:rsidP="001776DB">
      <w:pPr>
        <w:pStyle w:val="ListParagraph"/>
        <w:numPr>
          <w:ilvl w:val="0"/>
          <w:numId w:val="23"/>
        </w:numPr>
        <w:tabs>
          <w:tab w:val="left" w:pos="90"/>
        </w:tabs>
        <w:ind w:left="360"/>
      </w:pPr>
      <w:r w:rsidRPr="006A199F">
        <w:t>The contestant will be given warnings via flash cards</w:t>
      </w:r>
      <w:r w:rsidR="0024360B" w:rsidRPr="006A199F">
        <w:t xml:space="preserve"> when there are two (2) minutes </w:t>
      </w:r>
      <w:r w:rsidRPr="006A199F">
        <w:t>remaining and when there is (1) minute remaining during the speaking time.</w:t>
      </w:r>
    </w:p>
    <w:p w14:paraId="778339A4" w14:textId="77777777" w:rsidR="001D0260" w:rsidRDefault="001D0260" w:rsidP="001776DB">
      <w:pPr>
        <w:pStyle w:val="ListParagraph"/>
        <w:numPr>
          <w:ilvl w:val="0"/>
          <w:numId w:val="23"/>
        </w:numPr>
        <w:tabs>
          <w:tab w:val="left" w:pos="90"/>
        </w:tabs>
        <w:ind w:left="360"/>
        <w:rPr>
          <w:bCs/>
        </w:rPr>
      </w:pPr>
      <w:r w:rsidRPr="006A199F">
        <w:rPr>
          <w:bCs/>
        </w:rPr>
        <w:t xml:space="preserve">The speech will be stopped at </w:t>
      </w:r>
      <w:r w:rsidR="00D671BD">
        <w:rPr>
          <w:bCs/>
        </w:rPr>
        <w:t>five</w:t>
      </w:r>
      <w:r w:rsidRPr="006A199F">
        <w:rPr>
          <w:bCs/>
        </w:rPr>
        <w:t xml:space="preserve"> (</w:t>
      </w:r>
      <w:r w:rsidR="00D671BD">
        <w:rPr>
          <w:bCs/>
        </w:rPr>
        <w:t>5</w:t>
      </w:r>
      <w:r w:rsidRPr="006A199F">
        <w:rPr>
          <w:bCs/>
        </w:rPr>
        <w:t xml:space="preserve">) minutes. </w:t>
      </w:r>
    </w:p>
    <w:p w14:paraId="00474A82" w14:textId="77777777" w:rsidR="001776DB" w:rsidRPr="006A199F" w:rsidRDefault="001776DB" w:rsidP="001776DB">
      <w:pPr>
        <w:pStyle w:val="ListParagraph"/>
        <w:numPr>
          <w:ilvl w:val="0"/>
          <w:numId w:val="23"/>
        </w:numPr>
        <w:tabs>
          <w:tab w:val="left" w:pos="90"/>
        </w:tabs>
        <w:ind w:left="360"/>
        <w:rPr>
          <w:bCs/>
        </w:rPr>
      </w:pPr>
      <w:r>
        <w:rPr>
          <w:bCs/>
        </w:rPr>
        <w:t>No time is allotted for judges’ questions.</w:t>
      </w:r>
    </w:p>
    <w:p w14:paraId="4A020F81" w14:textId="77777777" w:rsidR="002E6F62" w:rsidRPr="006A199F" w:rsidRDefault="002E6F62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>Contestants should be dismissed</w:t>
      </w:r>
      <w:r w:rsidR="00283B18" w:rsidRPr="006A199F">
        <w:rPr>
          <w:sz w:val="24"/>
          <w:szCs w:val="24"/>
        </w:rPr>
        <w:t xml:space="preserve"> </w:t>
      </w:r>
      <w:r w:rsidR="001776DB">
        <w:rPr>
          <w:sz w:val="24"/>
          <w:szCs w:val="24"/>
        </w:rPr>
        <w:t xml:space="preserve">upon completion of </w:t>
      </w:r>
      <w:r w:rsidR="00283B18" w:rsidRPr="006A199F">
        <w:rPr>
          <w:sz w:val="24"/>
          <w:szCs w:val="24"/>
        </w:rPr>
        <w:t>their speech</w:t>
      </w:r>
      <w:r w:rsidR="0024360B" w:rsidRPr="006A199F">
        <w:rPr>
          <w:sz w:val="24"/>
          <w:szCs w:val="24"/>
        </w:rPr>
        <w:t>.</w:t>
      </w:r>
    </w:p>
    <w:p w14:paraId="4C199D22" w14:textId="77777777" w:rsidR="00975B86" w:rsidRPr="006A199F" w:rsidRDefault="002E6F62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b/>
          <w:sz w:val="24"/>
          <w:szCs w:val="24"/>
        </w:rPr>
        <w:t>There can be no ties in the top ten (10)</w:t>
      </w:r>
      <w:r w:rsidR="008B2642" w:rsidRPr="006A199F">
        <w:rPr>
          <w:b/>
          <w:sz w:val="24"/>
          <w:szCs w:val="24"/>
        </w:rPr>
        <w:t xml:space="preserve"> </w:t>
      </w:r>
      <w:r w:rsidR="00157535" w:rsidRPr="006A199F">
        <w:rPr>
          <w:b/>
          <w:sz w:val="24"/>
          <w:szCs w:val="24"/>
        </w:rPr>
        <w:t>contestants</w:t>
      </w:r>
      <w:r w:rsidRPr="006A199F">
        <w:rPr>
          <w:b/>
          <w:sz w:val="24"/>
          <w:szCs w:val="24"/>
        </w:rPr>
        <w:t>.</w:t>
      </w:r>
      <w:r w:rsidRPr="006A199F">
        <w:rPr>
          <w:sz w:val="24"/>
          <w:szCs w:val="24"/>
        </w:rPr>
        <w:t xml:space="preserve">  It is the responsibility of the judges to break any ties</w:t>
      </w:r>
      <w:r w:rsidR="0071095B" w:rsidRPr="006A199F">
        <w:rPr>
          <w:sz w:val="24"/>
          <w:szCs w:val="24"/>
        </w:rPr>
        <w:t>.</w:t>
      </w:r>
    </w:p>
    <w:p w14:paraId="0DADFE57" w14:textId="77777777" w:rsidR="00975B86" w:rsidRPr="006A199F" w:rsidRDefault="00975B86" w:rsidP="001776DB">
      <w:pPr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>Administrator will fill out ranking sheet prior to dismissing the judges</w:t>
      </w:r>
      <w:r w:rsidR="0071095B" w:rsidRPr="006A199F">
        <w:rPr>
          <w:sz w:val="24"/>
          <w:szCs w:val="24"/>
        </w:rPr>
        <w:t>.</w:t>
      </w:r>
    </w:p>
    <w:p w14:paraId="6703130A" w14:textId="77777777" w:rsidR="00975B86" w:rsidRPr="006A199F" w:rsidRDefault="00975B86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>If more than one (1) section is necessary, finalists will be determined by selecting an equal number from each section</w:t>
      </w:r>
      <w:r w:rsidR="0071095B" w:rsidRPr="006A199F">
        <w:rPr>
          <w:sz w:val="24"/>
          <w:szCs w:val="24"/>
        </w:rPr>
        <w:t>.</w:t>
      </w:r>
    </w:p>
    <w:p w14:paraId="7BFE52C0" w14:textId="77777777" w:rsidR="002E6F62" w:rsidRPr="006A199F" w:rsidRDefault="00975B86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6A199F">
        <w:rPr>
          <w:sz w:val="24"/>
          <w:szCs w:val="24"/>
        </w:rPr>
        <w:t xml:space="preserve">Give administrator all </w:t>
      </w:r>
      <w:r w:rsidR="002E6F62" w:rsidRPr="006A199F">
        <w:rPr>
          <w:sz w:val="24"/>
          <w:szCs w:val="24"/>
        </w:rPr>
        <w:t>Judges’ Rating Sheets</w:t>
      </w:r>
      <w:r w:rsidRPr="006A199F">
        <w:rPr>
          <w:sz w:val="24"/>
          <w:szCs w:val="24"/>
        </w:rPr>
        <w:t>, Judge Evaluation Sheets</w:t>
      </w:r>
      <w:r w:rsidR="00283B18" w:rsidRPr="006A199F">
        <w:rPr>
          <w:sz w:val="24"/>
          <w:szCs w:val="24"/>
        </w:rPr>
        <w:t>,</w:t>
      </w:r>
      <w:r w:rsidR="002E6F62" w:rsidRPr="006A199F">
        <w:rPr>
          <w:sz w:val="24"/>
          <w:szCs w:val="24"/>
        </w:rPr>
        <w:t xml:space="preserve"> and contest materials</w:t>
      </w:r>
      <w:r w:rsidR="0071095B" w:rsidRPr="006A199F">
        <w:rPr>
          <w:sz w:val="24"/>
          <w:szCs w:val="24"/>
        </w:rPr>
        <w:t>.</w:t>
      </w:r>
    </w:p>
    <w:p w14:paraId="66B99412" w14:textId="77777777" w:rsidR="00D574AB" w:rsidRPr="006A199F" w:rsidRDefault="002E6F62" w:rsidP="001776DB">
      <w:pPr>
        <w:widowControl w:val="0"/>
        <w:numPr>
          <w:ilvl w:val="0"/>
          <w:numId w:val="23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noProof/>
          <w:sz w:val="24"/>
          <w:szCs w:val="24"/>
        </w:rPr>
      </w:pPr>
      <w:r w:rsidRPr="006A199F">
        <w:rPr>
          <w:sz w:val="24"/>
          <w:szCs w:val="24"/>
        </w:rPr>
        <w:t>No audience is allowed in the contest room</w:t>
      </w:r>
      <w:r w:rsidR="0071095B" w:rsidRPr="006A199F">
        <w:rPr>
          <w:sz w:val="24"/>
          <w:szCs w:val="24"/>
        </w:rPr>
        <w:t>.</w:t>
      </w:r>
    </w:p>
    <w:p w14:paraId="78726E59" w14:textId="77777777" w:rsidR="00975B86" w:rsidRPr="006A199F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5900372E" w14:textId="77777777" w:rsidR="00975B86" w:rsidRPr="006A199F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6A199F">
        <w:rPr>
          <w:b/>
          <w:sz w:val="28"/>
          <w:szCs w:val="28"/>
          <w:u w:val="single"/>
        </w:rPr>
        <w:t>Please double-check and verify all scores!</w:t>
      </w:r>
      <w:r w:rsidRPr="006A199F">
        <w:rPr>
          <w:b/>
          <w:bCs/>
          <w:sz w:val="28"/>
          <w:szCs w:val="28"/>
        </w:rPr>
        <w:t xml:space="preserve"> </w:t>
      </w:r>
    </w:p>
    <w:p w14:paraId="7851BA72" w14:textId="77777777" w:rsidR="006A199F" w:rsidRDefault="006A199F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726AA657" w14:textId="77777777" w:rsidR="006A199F" w:rsidRDefault="006A199F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</w:p>
    <w:p w14:paraId="007C4C6C" w14:textId="77777777" w:rsidR="0071095B" w:rsidRDefault="0071095B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0F3085">
        <w:rPr>
          <w:b/>
          <w:bCs/>
          <w:sz w:val="28"/>
          <w:szCs w:val="28"/>
        </w:rPr>
        <w:t xml:space="preserve">TOPICS: </w:t>
      </w:r>
    </w:p>
    <w:p w14:paraId="3B8C859B" w14:textId="77777777" w:rsidR="00C61D63" w:rsidRDefault="00C61D63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tbl>
      <w:tblPr>
        <w:tblStyle w:val="TableGrid"/>
        <w:tblW w:w="8635" w:type="dxa"/>
        <w:tblLook w:val="04A0" w:firstRow="1" w:lastRow="0" w:firstColumn="1" w:lastColumn="0" w:noHBand="0" w:noVBand="1"/>
      </w:tblPr>
      <w:tblGrid>
        <w:gridCol w:w="8635"/>
      </w:tblGrid>
      <w:tr w:rsidR="00686A87" w14:paraId="6F281A5F" w14:textId="77777777" w:rsidTr="00CE128E">
        <w:tc>
          <w:tcPr>
            <w:tcW w:w="8635" w:type="dxa"/>
          </w:tcPr>
          <w:p w14:paraId="7B75BEDD" w14:textId="77777777" w:rsidR="00686A87" w:rsidRPr="00686A87" w:rsidRDefault="00686A87" w:rsidP="00686A87">
            <w:pPr>
              <w:tabs>
                <w:tab w:val="left" w:pos="1111"/>
              </w:tabs>
              <w:spacing w:before="0" w:after="0"/>
              <w:rPr>
                <w:sz w:val="32"/>
                <w:szCs w:val="32"/>
              </w:rPr>
            </w:pPr>
            <w:r w:rsidRPr="00686A87">
              <w:rPr>
                <w:sz w:val="32"/>
                <w:szCs w:val="32"/>
              </w:rPr>
              <w:t>Describe the significance of personal hygiene for professional success.</w:t>
            </w:r>
          </w:p>
        </w:tc>
      </w:tr>
      <w:tr w:rsidR="00686A87" w14:paraId="426AA4DB" w14:textId="77777777" w:rsidTr="00CE128E">
        <w:tc>
          <w:tcPr>
            <w:tcW w:w="8635" w:type="dxa"/>
          </w:tcPr>
          <w:p w14:paraId="7088928A" w14:textId="77777777" w:rsidR="00686A87" w:rsidRPr="00686A87" w:rsidRDefault="00686A8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86A87">
              <w:rPr>
                <w:sz w:val="32"/>
                <w:szCs w:val="32"/>
              </w:rPr>
              <w:t>Explain the responsibilities and benefits of a wellness committee.</w:t>
            </w:r>
          </w:p>
        </w:tc>
      </w:tr>
      <w:tr w:rsidR="00686A87" w14:paraId="7C601AB1" w14:textId="77777777" w:rsidTr="00CE128E">
        <w:tc>
          <w:tcPr>
            <w:tcW w:w="8635" w:type="dxa"/>
          </w:tcPr>
          <w:p w14:paraId="10432E9E" w14:textId="77777777" w:rsidR="00686A87" w:rsidRPr="00686A87" w:rsidRDefault="00686A8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86A87">
              <w:rPr>
                <w:sz w:val="32"/>
                <w:szCs w:val="32"/>
              </w:rPr>
              <w:t xml:space="preserve">Other than age, should there be requirements to vote? </w:t>
            </w:r>
          </w:p>
        </w:tc>
      </w:tr>
      <w:tr w:rsidR="00686A87" w14:paraId="5750FB3F" w14:textId="77777777" w:rsidTr="00CE128E">
        <w:tc>
          <w:tcPr>
            <w:tcW w:w="8635" w:type="dxa"/>
          </w:tcPr>
          <w:p w14:paraId="0DECFA74" w14:textId="647F71AA" w:rsidR="00686A87" w:rsidRPr="00686A87" w:rsidRDefault="00686A8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86A87">
              <w:rPr>
                <w:sz w:val="32"/>
                <w:szCs w:val="32"/>
              </w:rPr>
              <w:t xml:space="preserve">Should post-secondary institutions provide required </w:t>
            </w:r>
            <w:ins w:id="1" w:author="Dustin Devers" w:date="2018-10-15T10:53:00Z">
              <w:r w:rsidR="00155FD5">
                <w:rPr>
                  <w:sz w:val="32"/>
                  <w:szCs w:val="32"/>
                </w:rPr>
                <w:t xml:space="preserve">all the </w:t>
              </w:r>
            </w:ins>
            <w:r w:rsidRPr="00686A87">
              <w:rPr>
                <w:sz w:val="32"/>
                <w:szCs w:val="32"/>
              </w:rPr>
              <w:t>technology</w:t>
            </w:r>
            <w:r w:rsidR="00155FD5">
              <w:rPr>
                <w:sz w:val="32"/>
                <w:szCs w:val="32"/>
              </w:rPr>
              <w:t xml:space="preserve"> and devices</w:t>
            </w:r>
            <w:r w:rsidR="00155FD5">
              <w:rPr>
                <w:sz w:val="32"/>
                <w:szCs w:val="32"/>
              </w:rPr>
              <w:t xml:space="preserve"> students require to complete degree programs</w:t>
            </w:r>
            <w:r w:rsidRPr="00686A87">
              <w:rPr>
                <w:sz w:val="32"/>
                <w:szCs w:val="32"/>
              </w:rPr>
              <w:t>?</w:t>
            </w:r>
          </w:p>
        </w:tc>
      </w:tr>
      <w:tr w:rsidR="00686A87" w14:paraId="604C6D48" w14:textId="77777777" w:rsidTr="00CE128E">
        <w:tc>
          <w:tcPr>
            <w:tcW w:w="8635" w:type="dxa"/>
          </w:tcPr>
          <w:p w14:paraId="58C38830" w14:textId="08386B51" w:rsidR="00686A87" w:rsidRPr="00686A87" w:rsidRDefault="00686A87" w:rsidP="00686A87">
            <w:pPr>
              <w:tabs>
                <w:tab w:val="left" w:pos="1111"/>
              </w:tabs>
              <w:spacing w:before="0" w:after="0"/>
              <w:rPr>
                <w:sz w:val="32"/>
                <w:szCs w:val="32"/>
              </w:rPr>
            </w:pPr>
            <w:r w:rsidRPr="00686A87">
              <w:rPr>
                <w:sz w:val="32"/>
                <w:szCs w:val="32"/>
              </w:rPr>
              <w:t xml:space="preserve">Should the </w:t>
            </w:r>
            <w:r w:rsidR="00767DFB">
              <w:rPr>
                <w:sz w:val="32"/>
                <w:szCs w:val="32"/>
              </w:rPr>
              <w:t>P</w:t>
            </w:r>
            <w:r w:rsidRPr="00686A87">
              <w:rPr>
                <w:sz w:val="32"/>
                <w:szCs w:val="32"/>
              </w:rPr>
              <w:t xml:space="preserve">ledge of </w:t>
            </w:r>
            <w:r w:rsidR="00767DFB">
              <w:rPr>
                <w:sz w:val="32"/>
                <w:szCs w:val="32"/>
              </w:rPr>
              <w:t>A</w:t>
            </w:r>
            <w:r w:rsidRPr="00686A87">
              <w:rPr>
                <w:sz w:val="32"/>
                <w:szCs w:val="32"/>
              </w:rPr>
              <w:t>llegiance be required at the post-secondary level?</w:t>
            </w:r>
            <w:r w:rsidR="00767DFB">
              <w:rPr>
                <w:sz w:val="32"/>
                <w:szCs w:val="32"/>
              </w:rPr>
              <w:t xml:space="preserve">  Before each class, at sporting events, etc.?</w:t>
            </w:r>
          </w:p>
        </w:tc>
      </w:tr>
      <w:tr w:rsidR="00686A87" w14:paraId="51EE635E" w14:textId="77777777" w:rsidTr="00CE128E">
        <w:tc>
          <w:tcPr>
            <w:tcW w:w="8635" w:type="dxa"/>
          </w:tcPr>
          <w:p w14:paraId="6F0946CF" w14:textId="40605992" w:rsidR="00686A87" w:rsidRPr="00686A87" w:rsidRDefault="00686A8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86A87">
              <w:rPr>
                <w:sz w:val="32"/>
                <w:szCs w:val="32"/>
              </w:rPr>
              <w:t>Should there be a ceiling on weekly working hours?</w:t>
            </w:r>
            <w:r w:rsidR="00767DFB">
              <w:rPr>
                <w:sz w:val="32"/>
                <w:szCs w:val="32"/>
              </w:rPr>
              <w:t xml:space="preserve">  If so, what is your recommendation for an ideal workweek?</w:t>
            </w:r>
          </w:p>
        </w:tc>
      </w:tr>
      <w:tr w:rsidR="00686A87" w14:paraId="233F8F04" w14:textId="77777777" w:rsidTr="00CE128E">
        <w:tc>
          <w:tcPr>
            <w:tcW w:w="8635" w:type="dxa"/>
          </w:tcPr>
          <w:p w14:paraId="4166E3D7" w14:textId="2C7A7396" w:rsidR="00686A87" w:rsidRPr="00686A87" w:rsidRDefault="00767DFB" w:rsidP="00686A87">
            <w:pPr>
              <w:tabs>
                <w:tab w:val="left" w:pos="1111"/>
              </w:tabs>
              <w:spacing w:before="0" w:after="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Should there be a world language requirement for all college students</w:t>
            </w:r>
            <w:r w:rsidR="00686A87" w:rsidRPr="00686A87">
              <w:rPr>
                <w:sz w:val="32"/>
                <w:szCs w:val="32"/>
              </w:rPr>
              <w:t>?</w:t>
            </w:r>
          </w:p>
        </w:tc>
      </w:tr>
      <w:tr w:rsidR="00686A87" w14:paraId="35A73E07" w14:textId="77777777" w:rsidTr="00CE128E">
        <w:tc>
          <w:tcPr>
            <w:tcW w:w="8635" w:type="dxa"/>
          </w:tcPr>
          <w:p w14:paraId="585E531C" w14:textId="27D7B84C" w:rsidR="00686A87" w:rsidRPr="00686A87" w:rsidRDefault="00686A8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86A87">
              <w:rPr>
                <w:sz w:val="32"/>
                <w:szCs w:val="32"/>
              </w:rPr>
              <w:t xml:space="preserve">Who enforces the dress code in a corporate setting? </w:t>
            </w:r>
            <w:r w:rsidR="00767DFB">
              <w:rPr>
                <w:sz w:val="32"/>
                <w:szCs w:val="32"/>
              </w:rPr>
              <w:t>Discuss important aspects to a dress code requirement.</w:t>
            </w:r>
          </w:p>
        </w:tc>
      </w:tr>
    </w:tbl>
    <w:p w14:paraId="7B00430C" w14:textId="77777777" w:rsidR="00304202" w:rsidRDefault="00304202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sectPr w:rsidR="00304202" w:rsidSect="00FE793B">
      <w:headerReference w:type="default" r:id="rId8"/>
      <w:footerReference w:type="default" r:id="rId9"/>
      <w:pgSz w:w="12240" w:h="15840"/>
      <w:pgMar w:top="810" w:right="1260" w:bottom="360" w:left="144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0589C7" w15:done="0"/>
  <w15:commentEx w15:paraId="0DE23B3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DE23B3D" w16cid:durableId="1F65972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EFAFD" w14:textId="77777777" w:rsidR="009872A1" w:rsidRDefault="009872A1" w:rsidP="007858B3">
      <w:pPr>
        <w:spacing w:before="0" w:after="0"/>
      </w:pPr>
      <w:r>
        <w:separator/>
      </w:r>
    </w:p>
  </w:endnote>
  <w:endnote w:type="continuationSeparator" w:id="0">
    <w:p w14:paraId="671517E8" w14:textId="77777777" w:rsidR="009872A1" w:rsidRDefault="009872A1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FF77C" w14:textId="77777777" w:rsidR="00E96D7B" w:rsidRDefault="00E96D7B" w:rsidP="00E96D7B">
    <w:pPr>
      <w:pStyle w:val="Header"/>
      <w:tabs>
        <w:tab w:val="left" w:pos="-1440"/>
      </w:tabs>
      <w:jc w:val="center"/>
      <w:rPr>
        <w:sz w:val="22"/>
      </w:rPr>
    </w:pPr>
  </w:p>
  <w:p w14:paraId="56C64802" w14:textId="77777777" w:rsidR="00E96D7B" w:rsidRDefault="00E96D7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9B8F6" w14:textId="77777777" w:rsidR="009872A1" w:rsidRDefault="009872A1" w:rsidP="007858B3">
      <w:pPr>
        <w:spacing w:before="0" w:after="0"/>
      </w:pPr>
      <w:r>
        <w:separator/>
      </w:r>
    </w:p>
  </w:footnote>
  <w:footnote w:type="continuationSeparator" w:id="0">
    <w:p w14:paraId="23B8AEB0" w14:textId="77777777" w:rsidR="009872A1" w:rsidRDefault="009872A1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6B366" w14:textId="6A676309" w:rsidR="0054232F" w:rsidRPr="000B7045" w:rsidRDefault="00155FD5" w:rsidP="0054232F">
    <w:pPr>
      <w:pStyle w:val="Header"/>
      <w:rPr>
        <w:b/>
        <w:bCs/>
      </w:rPr>
    </w:pPr>
    <w:hyperlink r:id="rId1" w:history="1"/>
    <w:r w:rsidR="0054232F">
      <w:rPr>
        <w:b/>
        <w:noProof/>
      </w:rPr>
      <w:t>CONTEMPORARY ISSUES</w:t>
    </w:r>
    <w:r w:rsidR="0054232F" w:rsidRPr="000B7045">
      <w:rPr>
        <w:b/>
        <w:bCs/>
      </w:rPr>
      <w:t xml:space="preserve"> - </w:t>
    </w:r>
    <w:r w:rsidR="00686A87">
      <w:rPr>
        <w:b/>
        <w:bCs/>
      </w:rPr>
      <w:t>REGIONAL</w:t>
    </w:r>
    <w:r w:rsidR="00504749">
      <w:rPr>
        <w:b/>
        <w:bCs/>
      </w:rPr>
      <w:t xml:space="preserve"> 201</w:t>
    </w:r>
    <w:r w:rsidR="00686A87">
      <w:rPr>
        <w:b/>
        <w:bCs/>
      </w:rPr>
      <w:t>9</w:t>
    </w:r>
    <w:r w:rsidR="00504749">
      <w:rPr>
        <w:b/>
        <w:bCs/>
      </w:rPr>
      <w:tab/>
    </w:r>
    <w:r w:rsidR="00504749">
      <w:rPr>
        <w:b/>
        <w:bCs/>
      </w:rPr>
      <w:tab/>
    </w:r>
    <w:r w:rsidR="00686A87" w:rsidRPr="00326A49">
      <w:rPr>
        <w:noProof/>
      </w:rPr>
      <w:drawing>
        <wp:inline distT="0" distB="0" distL="0" distR="0" wp14:anchorId="2B486526" wp14:editId="135D3EE5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DD24E0" w14:textId="77777777" w:rsidR="0054232F" w:rsidRDefault="0054232F" w:rsidP="0054232F">
    <w:pPr>
      <w:spacing w:before="0" w:after="0"/>
      <w:rPr>
        <w:b/>
        <w:bCs/>
      </w:rPr>
    </w:pPr>
    <w:r w:rsidRPr="000B7045">
      <w:rPr>
        <w:b/>
        <w:bCs/>
        <w:sz w:val="20"/>
      </w:rPr>
      <w:t>ANSWER KEY</w:t>
    </w:r>
    <w:r w:rsidR="00C61D63">
      <w:rPr>
        <w:b/>
        <w:bCs/>
        <w:sz w:val="20"/>
      </w:rPr>
      <w:t xml:space="preserve"> - PRELIMINARY</w:t>
    </w:r>
  </w:p>
  <w:p w14:paraId="5DDC7087" w14:textId="518461F8" w:rsidR="006A199F" w:rsidRPr="0054232F" w:rsidRDefault="0054232F" w:rsidP="0054232F">
    <w:pPr>
      <w:spacing w:before="0" w:after="0"/>
      <w:rPr>
        <w:rStyle w:val="PageNumber"/>
        <w:b/>
        <w:sz w:val="20"/>
      </w:rPr>
    </w:pPr>
    <w:r w:rsidRPr="000B7045">
      <w:rPr>
        <w:b/>
        <w:bCs/>
        <w:sz w:val="20"/>
      </w:rPr>
      <w:t xml:space="preserve">Page </w:t>
    </w:r>
    <w:r w:rsidRPr="000B7045">
      <w:rPr>
        <w:b/>
        <w:bCs/>
        <w:sz w:val="20"/>
      </w:rPr>
      <w:fldChar w:fldCharType="begin"/>
    </w:r>
    <w:r w:rsidRPr="000B7045">
      <w:rPr>
        <w:b/>
        <w:bCs/>
        <w:sz w:val="20"/>
      </w:rPr>
      <w:instrText xml:space="preserve"> PAGE   \* MERGEFORMAT </w:instrText>
    </w:r>
    <w:r w:rsidRPr="000B7045">
      <w:rPr>
        <w:b/>
        <w:bCs/>
        <w:sz w:val="20"/>
      </w:rPr>
      <w:fldChar w:fldCharType="separate"/>
    </w:r>
    <w:r w:rsidR="00155FD5">
      <w:rPr>
        <w:b/>
        <w:bCs/>
        <w:noProof/>
        <w:sz w:val="20"/>
      </w:rPr>
      <w:t>2</w:t>
    </w:r>
    <w:r w:rsidRPr="000B7045">
      <w:rPr>
        <w:b/>
        <w:bCs/>
        <w:sz w:val="20"/>
      </w:rPr>
      <w:fldChar w:fldCharType="end"/>
    </w:r>
    <w:r w:rsidRPr="000B7045">
      <w:rPr>
        <w:b/>
        <w:bCs/>
        <w:sz w:val="20"/>
      </w:rPr>
      <w:t xml:space="preserve"> of </w:t>
    </w:r>
    <w:r w:rsidRPr="000B7045">
      <w:rPr>
        <w:b/>
        <w:sz w:val="20"/>
      </w:rPr>
      <w:fldChar w:fldCharType="begin"/>
    </w:r>
    <w:r w:rsidRPr="000B7045">
      <w:rPr>
        <w:b/>
        <w:sz w:val="20"/>
      </w:rPr>
      <w:instrText xml:space="preserve"> NUMPAGES  </w:instrText>
    </w:r>
    <w:r w:rsidRPr="000B7045">
      <w:rPr>
        <w:b/>
        <w:sz w:val="20"/>
      </w:rPr>
      <w:fldChar w:fldCharType="separate"/>
    </w:r>
    <w:r w:rsidR="00155FD5">
      <w:rPr>
        <w:b/>
        <w:noProof/>
        <w:sz w:val="20"/>
      </w:rPr>
      <w:t>3</w:t>
    </w:r>
    <w:r w:rsidRPr="000B7045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20F16C8D"/>
    <w:multiLevelType w:val="hybridMultilevel"/>
    <w:tmpl w:val="E772B3C2"/>
    <w:lvl w:ilvl="0" w:tplc="C324EB94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930B76"/>
    <w:multiLevelType w:val="hybridMultilevel"/>
    <w:tmpl w:val="BB90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FB6246E"/>
    <w:multiLevelType w:val="hybridMultilevel"/>
    <w:tmpl w:val="B1385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86E18"/>
    <w:multiLevelType w:val="hybridMultilevel"/>
    <w:tmpl w:val="44CA7A06"/>
    <w:lvl w:ilvl="0" w:tplc="9894DA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954BA7"/>
    <w:multiLevelType w:val="hybridMultilevel"/>
    <w:tmpl w:val="433E231C"/>
    <w:lvl w:ilvl="0" w:tplc="718EACD4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8DE7777"/>
    <w:multiLevelType w:val="hybridMultilevel"/>
    <w:tmpl w:val="41969F02"/>
    <w:lvl w:ilvl="0" w:tplc="B94E6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4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0662DE"/>
    <w:multiLevelType w:val="hybridMultilevel"/>
    <w:tmpl w:val="28361FBA"/>
    <w:lvl w:ilvl="0" w:tplc="68EA53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8"/>
  </w:num>
  <w:num w:numId="3">
    <w:abstractNumId w:val="8"/>
  </w:num>
  <w:num w:numId="4">
    <w:abstractNumId w:val="25"/>
  </w:num>
  <w:num w:numId="5">
    <w:abstractNumId w:val="15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"/>
  </w:num>
  <w:num w:numId="9">
    <w:abstractNumId w:val="6"/>
  </w:num>
  <w:num w:numId="10">
    <w:abstractNumId w:val="14"/>
  </w:num>
  <w:num w:numId="11">
    <w:abstractNumId w:val="23"/>
  </w:num>
  <w:num w:numId="12">
    <w:abstractNumId w:val="27"/>
  </w:num>
  <w:num w:numId="13">
    <w:abstractNumId w:val="4"/>
  </w:num>
  <w:num w:numId="14">
    <w:abstractNumId w:val="5"/>
  </w:num>
  <w:num w:numId="15">
    <w:abstractNumId w:val="3"/>
  </w:num>
  <w:num w:numId="16">
    <w:abstractNumId w:val="24"/>
  </w:num>
  <w:num w:numId="17">
    <w:abstractNumId w:val="1"/>
  </w:num>
  <w:num w:numId="18">
    <w:abstractNumId w:val="21"/>
  </w:num>
  <w:num w:numId="19">
    <w:abstractNumId w:val="10"/>
  </w:num>
  <w:num w:numId="20">
    <w:abstractNumId w:val="20"/>
  </w:num>
  <w:num w:numId="21">
    <w:abstractNumId w:val="7"/>
  </w:num>
  <w:num w:numId="22">
    <w:abstractNumId w:val="17"/>
  </w:num>
  <w:num w:numId="23">
    <w:abstractNumId w:val="9"/>
  </w:num>
  <w:num w:numId="24">
    <w:abstractNumId w:val="26"/>
  </w:num>
  <w:num w:numId="25">
    <w:abstractNumId w:val="11"/>
  </w:num>
  <w:num w:numId="26">
    <w:abstractNumId w:val="13"/>
  </w:num>
  <w:num w:numId="27">
    <w:abstractNumId w:val="12"/>
  </w:num>
  <w:num w:numId="28">
    <w:abstractNumId w:val="22"/>
  </w:num>
  <w:num w:numId="29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3666F"/>
    <w:rsid w:val="000463DF"/>
    <w:rsid w:val="00047536"/>
    <w:rsid w:val="0007182B"/>
    <w:rsid w:val="00076777"/>
    <w:rsid w:val="00081057"/>
    <w:rsid w:val="00094B42"/>
    <w:rsid w:val="000A2655"/>
    <w:rsid w:val="000D4CAC"/>
    <w:rsid w:val="000E2240"/>
    <w:rsid w:val="000F3085"/>
    <w:rsid w:val="000F43FB"/>
    <w:rsid w:val="000F57FA"/>
    <w:rsid w:val="00155FD5"/>
    <w:rsid w:val="00157535"/>
    <w:rsid w:val="001776DB"/>
    <w:rsid w:val="00190BE8"/>
    <w:rsid w:val="001B621F"/>
    <w:rsid w:val="001D0260"/>
    <w:rsid w:val="001D195C"/>
    <w:rsid w:val="001E0896"/>
    <w:rsid w:val="001E44FB"/>
    <w:rsid w:val="001F02D1"/>
    <w:rsid w:val="00200A69"/>
    <w:rsid w:val="00212434"/>
    <w:rsid w:val="00231C2D"/>
    <w:rsid w:val="0024360B"/>
    <w:rsid w:val="00245020"/>
    <w:rsid w:val="00251877"/>
    <w:rsid w:val="00271C7C"/>
    <w:rsid w:val="00282A3D"/>
    <w:rsid w:val="00283B18"/>
    <w:rsid w:val="002D1F9C"/>
    <w:rsid w:val="002D3140"/>
    <w:rsid w:val="002D61CF"/>
    <w:rsid w:val="002D6DDB"/>
    <w:rsid w:val="002E6F62"/>
    <w:rsid w:val="00304202"/>
    <w:rsid w:val="0031294B"/>
    <w:rsid w:val="00312C73"/>
    <w:rsid w:val="00313C33"/>
    <w:rsid w:val="00315912"/>
    <w:rsid w:val="00321E2A"/>
    <w:rsid w:val="00323476"/>
    <w:rsid w:val="00342587"/>
    <w:rsid w:val="00361025"/>
    <w:rsid w:val="00366372"/>
    <w:rsid w:val="00390069"/>
    <w:rsid w:val="00393A0F"/>
    <w:rsid w:val="00395B10"/>
    <w:rsid w:val="003A7991"/>
    <w:rsid w:val="003D5EFA"/>
    <w:rsid w:val="0042115A"/>
    <w:rsid w:val="00446C0B"/>
    <w:rsid w:val="00492FFC"/>
    <w:rsid w:val="00494DD1"/>
    <w:rsid w:val="004B59CB"/>
    <w:rsid w:val="004C6A24"/>
    <w:rsid w:val="004D5963"/>
    <w:rsid w:val="004E214E"/>
    <w:rsid w:val="004E5AB4"/>
    <w:rsid w:val="00504749"/>
    <w:rsid w:val="0054232F"/>
    <w:rsid w:val="005435A9"/>
    <w:rsid w:val="0054781C"/>
    <w:rsid w:val="0055352F"/>
    <w:rsid w:val="00562F73"/>
    <w:rsid w:val="005968F3"/>
    <w:rsid w:val="005B1E37"/>
    <w:rsid w:val="005E212C"/>
    <w:rsid w:val="0060561A"/>
    <w:rsid w:val="00605DDE"/>
    <w:rsid w:val="00620E0E"/>
    <w:rsid w:val="0062389B"/>
    <w:rsid w:val="00625F4B"/>
    <w:rsid w:val="00650F0B"/>
    <w:rsid w:val="0065332B"/>
    <w:rsid w:val="00653C36"/>
    <w:rsid w:val="00667C9F"/>
    <w:rsid w:val="00670B11"/>
    <w:rsid w:val="00674C59"/>
    <w:rsid w:val="00686A87"/>
    <w:rsid w:val="006A199F"/>
    <w:rsid w:val="006C0904"/>
    <w:rsid w:val="006C3C95"/>
    <w:rsid w:val="006D524D"/>
    <w:rsid w:val="006E5BE9"/>
    <w:rsid w:val="0071095B"/>
    <w:rsid w:val="007142C4"/>
    <w:rsid w:val="00715667"/>
    <w:rsid w:val="00742FE8"/>
    <w:rsid w:val="00757BC8"/>
    <w:rsid w:val="00767DFB"/>
    <w:rsid w:val="00772528"/>
    <w:rsid w:val="00776055"/>
    <w:rsid w:val="007858B3"/>
    <w:rsid w:val="00793128"/>
    <w:rsid w:val="007A31A7"/>
    <w:rsid w:val="00813855"/>
    <w:rsid w:val="008310C6"/>
    <w:rsid w:val="0083397E"/>
    <w:rsid w:val="00844536"/>
    <w:rsid w:val="00847532"/>
    <w:rsid w:val="00873CF1"/>
    <w:rsid w:val="00891D98"/>
    <w:rsid w:val="008B2642"/>
    <w:rsid w:val="008C57BC"/>
    <w:rsid w:val="008C7E00"/>
    <w:rsid w:val="008E0E6C"/>
    <w:rsid w:val="008F6897"/>
    <w:rsid w:val="00942685"/>
    <w:rsid w:val="00975B86"/>
    <w:rsid w:val="009848EE"/>
    <w:rsid w:val="00985B33"/>
    <w:rsid w:val="009872A1"/>
    <w:rsid w:val="009A1B2B"/>
    <w:rsid w:val="009B708A"/>
    <w:rsid w:val="009C6350"/>
    <w:rsid w:val="00A001EC"/>
    <w:rsid w:val="00A01263"/>
    <w:rsid w:val="00A0475E"/>
    <w:rsid w:val="00A12242"/>
    <w:rsid w:val="00A253BE"/>
    <w:rsid w:val="00A300BA"/>
    <w:rsid w:val="00A30E05"/>
    <w:rsid w:val="00A35CA7"/>
    <w:rsid w:val="00A4052A"/>
    <w:rsid w:val="00A50958"/>
    <w:rsid w:val="00A528FB"/>
    <w:rsid w:val="00A657FC"/>
    <w:rsid w:val="00AE78B7"/>
    <w:rsid w:val="00AF51D7"/>
    <w:rsid w:val="00AF64A1"/>
    <w:rsid w:val="00B4084D"/>
    <w:rsid w:val="00B5122C"/>
    <w:rsid w:val="00B7372F"/>
    <w:rsid w:val="00B874E8"/>
    <w:rsid w:val="00B92C20"/>
    <w:rsid w:val="00B97C5C"/>
    <w:rsid w:val="00BA00CC"/>
    <w:rsid w:val="00BE2D60"/>
    <w:rsid w:val="00BF1278"/>
    <w:rsid w:val="00BF4E9E"/>
    <w:rsid w:val="00C06B40"/>
    <w:rsid w:val="00C2134C"/>
    <w:rsid w:val="00C60229"/>
    <w:rsid w:val="00C61D63"/>
    <w:rsid w:val="00C6490B"/>
    <w:rsid w:val="00CA4D23"/>
    <w:rsid w:val="00CA5649"/>
    <w:rsid w:val="00CD6C67"/>
    <w:rsid w:val="00CE1A30"/>
    <w:rsid w:val="00CF2291"/>
    <w:rsid w:val="00D26648"/>
    <w:rsid w:val="00D31CF4"/>
    <w:rsid w:val="00D45167"/>
    <w:rsid w:val="00D574AB"/>
    <w:rsid w:val="00D62BE5"/>
    <w:rsid w:val="00D671BD"/>
    <w:rsid w:val="00D73A7E"/>
    <w:rsid w:val="00D73C3F"/>
    <w:rsid w:val="00DA35A8"/>
    <w:rsid w:val="00DE7395"/>
    <w:rsid w:val="00DF0D58"/>
    <w:rsid w:val="00DF3E33"/>
    <w:rsid w:val="00DF4D19"/>
    <w:rsid w:val="00DF51F2"/>
    <w:rsid w:val="00E24425"/>
    <w:rsid w:val="00E57812"/>
    <w:rsid w:val="00E77058"/>
    <w:rsid w:val="00E77701"/>
    <w:rsid w:val="00E94EEE"/>
    <w:rsid w:val="00E96D7B"/>
    <w:rsid w:val="00EC101B"/>
    <w:rsid w:val="00F004E8"/>
    <w:rsid w:val="00F1338D"/>
    <w:rsid w:val="00F41473"/>
    <w:rsid w:val="00F47332"/>
    <w:rsid w:val="00F47FA2"/>
    <w:rsid w:val="00F51B08"/>
    <w:rsid w:val="00F54749"/>
    <w:rsid w:val="00F618F2"/>
    <w:rsid w:val="00F803F9"/>
    <w:rsid w:val="00F91634"/>
    <w:rsid w:val="00FA7921"/>
    <w:rsid w:val="00FE3DAA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1C9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04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2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202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202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50F0B"/>
    <w:rPr>
      <w:rFonts w:ascii="Times New Roman" w:eastAsia="Times New Roman" w:hAnsi="Times New Roman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042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20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202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2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202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50F0B"/>
    <w:rPr>
      <w:rFonts w:ascii="Times New Roman" w:eastAsia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dcterms:created xsi:type="dcterms:W3CDTF">2018-10-08T13:45:00Z</dcterms:created>
  <dcterms:modified xsi:type="dcterms:W3CDTF">2018-10-15T15:55:00Z</dcterms:modified>
</cp:coreProperties>
</file>